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223A25" w:rsidRPr="0075165F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552" w:type="dxa"/>
          </w:tcPr>
          <w:p w:rsidR="00223A25" w:rsidRPr="0075165F" w:rsidRDefault="00124EC2" w:rsidP="005B0EBD">
            <w:pPr>
              <w:ind w:left="64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 xml:space="preserve"> </w:t>
            </w:r>
          </w:p>
          <w:p w:rsidR="00223A25" w:rsidRPr="0075165F" w:rsidRDefault="003D00C0" w:rsidP="005B0EBD">
            <w:pPr>
              <w:ind w:left="64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131" name="Рисунок 131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  <w:p w:rsidR="00223A25" w:rsidRPr="0075165F" w:rsidRDefault="00223A25" w:rsidP="005B0EBD">
            <w:pPr>
              <w:ind w:left="64"/>
              <w:rPr>
                <w:szCs w:val="24"/>
              </w:rPr>
            </w:pPr>
          </w:p>
        </w:tc>
        <w:tc>
          <w:tcPr>
            <w:tcW w:w="6743" w:type="dxa"/>
          </w:tcPr>
          <w:p w:rsidR="00223A25" w:rsidRPr="0075165F" w:rsidRDefault="00223A25" w:rsidP="005B0EBD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223A25" w:rsidRPr="0075165F" w:rsidRDefault="00223A25" w:rsidP="005B0EBD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75165F">
              <w:rPr>
                <w:rFonts w:ascii="Times New Roman" w:hAnsi="Times New Roman"/>
                <w:b/>
                <w:szCs w:val="24"/>
              </w:rPr>
              <w:t xml:space="preserve"> «ВЕСКОМ»</w:t>
            </w:r>
          </w:p>
          <w:p w:rsidR="00223A25" w:rsidRPr="00CD2CA9" w:rsidRDefault="00223A25" w:rsidP="005B0EBD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>454091, Россия, г. Челябинск, ул. Цвиллинга, д. 55А, офис 23</w:t>
            </w:r>
            <w:del w:id="1" w:author="HP" w:date="2025-02-28T10:48:00Z">
              <w:r w:rsidR="003D00C0">
                <w:rPr>
                  <w:noProof/>
                </w:rPr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6875780</wp:posOffset>
                    </wp:positionH>
                    <wp:positionV relativeFrom="paragraph">
                      <wp:posOffset>548640</wp:posOffset>
                    </wp:positionV>
                    <wp:extent cx="549910" cy="647065"/>
                    <wp:effectExtent l="0" t="0" r="2540" b="635"/>
                    <wp:wrapNone/>
                    <wp:docPr id="133" name="Рисунок 16" descr="Описание: Знак ИСО 9001 - 201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16" descr="Описание: Знак ИСО 9001 - 20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49910" cy="647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del>
          </w:p>
          <w:p w:rsidR="00223A25" w:rsidRPr="00CD2CA9" w:rsidRDefault="00223A25" w:rsidP="005B0EBD">
            <w:pPr>
              <w:jc w:val="center"/>
              <w:rPr>
                <w:sz w:val="18"/>
                <w:szCs w:val="18"/>
              </w:rPr>
            </w:pPr>
            <w:r w:rsidRPr="00CD2CA9">
              <w:rPr>
                <w:sz w:val="18"/>
                <w:szCs w:val="18"/>
              </w:rPr>
              <w:t xml:space="preserve">Тел/факс: </w:t>
            </w:r>
            <w:r w:rsidR="00475012">
              <w:rPr>
                <w:sz w:val="18"/>
                <w:szCs w:val="18"/>
              </w:rPr>
              <w:t>+7</w:t>
            </w:r>
            <w:r w:rsidRPr="00CD2CA9">
              <w:rPr>
                <w:sz w:val="18"/>
                <w:szCs w:val="18"/>
              </w:rPr>
              <w:t xml:space="preserve">(351)237-13-44, </w:t>
            </w:r>
            <w:r w:rsidR="00475012">
              <w:rPr>
                <w:sz w:val="18"/>
                <w:szCs w:val="18"/>
              </w:rPr>
              <w:t>+7(351)</w:t>
            </w:r>
            <w:r w:rsidRPr="00CD2CA9">
              <w:rPr>
                <w:sz w:val="18"/>
                <w:szCs w:val="18"/>
              </w:rPr>
              <w:t>268-41-52</w:t>
            </w:r>
          </w:p>
          <w:p w:rsidR="00223A25" w:rsidRPr="0075165F" w:rsidRDefault="00223A25" w:rsidP="005B0EBD">
            <w:pPr>
              <w:jc w:val="center"/>
              <w:rPr>
                <w:szCs w:val="24"/>
              </w:rPr>
            </w:pPr>
            <w:hyperlink r:id="rId11" w:history="1">
              <w:r w:rsidRPr="00CD2CA9">
                <w:t>http</w:t>
              </w:r>
              <w:r w:rsidRPr="005F285E">
                <w:t>://</w:t>
              </w:r>
              <w:r w:rsidRPr="00CD2CA9">
                <w:t>www</w:t>
              </w:r>
              <w:r w:rsidRPr="005F285E">
                <w:t>.</w:t>
              </w:r>
              <w:r w:rsidRPr="00CD2CA9">
                <w:t>ves</w:t>
              </w:r>
              <w:r w:rsidRPr="005F285E">
                <w:t>-</w:t>
              </w:r>
              <w:r w:rsidRPr="00CD2CA9">
                <w:t>com</w:t>
              </w:r>
              <w:r w:rsidRPr="005F285E">
                <w:t>.</w:t>
              </w:r>
              <w:r w:rsidRPr="00CD2CA9">
                <w:t>com</w:t>
              </w:r>
            </w:hyperlink>
            <w:r w:rsidRPr="005F285E">
              <w:rPr>
                <w:sz w:val="18"/>
                <w:szCs w:val="18"/>
              </w:rPr>
              <w:t xml:space="preserve"> </w:t>
            </w:r>
            <w:r w:rsidRPr="00CD2CA9">
              <w:rPr>
                <w:sz w:val="18"/>
                <w:szCs w:val="18"/>
                <w:lang w:val="en-US"/>
              </w:rPr>
              <w:t>E</w:t>
            </w:r>
            <w:r w:rsidRPr="005F285E">
              <w:rPr>
                <w:sz w:val="18"/>
                <w:szCs w:val="18"/>
              </w:rPr>
              <w:t>-</w:t>
            </w:r>
            <w:r w:rsidRPr="00CD2CA9">
              <w:rPr>
                <w:sz w:val="18"/>
                <w:szCs w:val="18"/>
                <w:lang w:val="en-US"/>
              </w:rPr>
              <w:t>mail</w:t>
            </w:r>
            <w:r w:rsidRPr="00CD2CA9">
              <w:rPr>
                <w:sz w:val="18"/>
                <w:szCs w:val="18"/>
              </w:rPr>
              <w:t>:</w:t>
            </w:r>
            <w:r w:rsidRPr="00CD2CA9">
              <w:rPr>
                <w:sz w:val="18"/>
                <w:szCs w:val="18"/>
                <w:lang w:val="en-US"/>
              </w:rPr>
              <w:t>mail</w:t>
            </w:r>
            <w:r w:rsidRPr="00CD2CA9">
              <w:rPr>
                <w:sz w:val="18"/>
                <w:szCs w:val="18"/>
              </w:rPr>
              <w:t>@</w:t>
            </w:r>
            <w:r w:rsidRPr="00CD2CA9">
              <w:rPr>
                <w:sz w:val="18"/>
                <w:szCs w:val="18"/>
                <w:lang w:val="en-US"/>
              </w:rPr>
              <w:t>ves</w:t>
            </w:r>
            <w:r w:rsidRPr="00CD2CA9">
              <w:rPr>
                <w:sz w:val="18"/>
                <w:szCs w:val="18"/>
              </w:rPr>
              <w:t>-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  <w:r w:rsidRPr="00CD2CA9">
              <w:rPr>
                <w:sz w:val="18"/>
                <w:szCs w:val="18"/>
              </w:rPr>
              <w:t>.</w:t>
            </w:r>
            <w:r w:rsidRPr="00CD2CA9"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911" w:type="dxa"/>
          </w:tcPr>
          <w:p w:rsidR="00223A25" w:rsidRPr="0075165F" w:rsidRDefault="003D00C0" w:rsidP="005B0EBD">
            <w:pPr>
              <w:rPr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39370</wp:posOffset>
                  </wp:positionV>
                  <wp:extent cx="549910" cy="647065"/>
                  <wp:effectExtent l="0" t="0" r="2540" b="635"/>
                  <wp:wrapNone/>
                  <wp:docPr id="134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A25" w:rsidRPr="005F285E" w:rsidRDefault="00403012" w:rsidP="00403012">
      <w:pPr>
        <w:pStyle w:val="2"/>
        <w:spacing w:line="120" w:lineRule="auto"/>
        <w:jc w:val="center"/>
        <w:rPr>
          <w:rFonts w:ascii="Times New Roman" w:hAnsi="Times New Roman" w:cs="Times New Roman"/>
          <w:i w:val="0"/>
          <w:iCs w:val="0"/>
        </w:rPr>
      </w:pPr>
      <w:r w:rsidRPr="009526DC">
        <w:rPr>
          <w:rFonts w:ascii="Times New Roman" w:hAnsi="Times New Roman" w:cs="Times New Roman"/>
          <w:i w:val="0"/>
          <w:iCs w:val="0"/>
        </w:rPr>
        <w:t>ОПРОСНЫЙ ЛИСТ</w:t>
      </w:r>
      <w:r w:rsidR="00394CAE" w:rsidRPr="009526DC">
        <w:rPr>
          <w:rFonts w:ascii="Times New Roman" w:hAnsi="Times New Roman" w:cs="Times New Roman"/>
          <w:i w:val="0"/>
          <w:iCs w:val="0"/>
        </w:rPr>
        <w:t xml:space="preserve"> </w:t>
      </w:r>
      <w:r w:rsidRPr="009526DC">
        <w:rPr>
          <w:rFonts w:ascii="Times New Roman" w:hAnsi="Times New Roman" w:cs="Times New Roman"/>
          <w:i w:val="0"/>
          <w:iCs w:val="0"/>
        </w:rPr>
        <w:t xml:space="preserve"> заказа</w:t>
      </w:r>
      <w:r w:rsidR="002A3714">
        <w:rPr>
          <w:rFonts w:ascii="Times New Roman" w:hAnsi="Times New Roman" w:cs="Times New Roman"/>
          <w:i w:val="0"/>
          <w:iCs w:val="0"/>
        </w:rPr>
        <w:t xml:space="preserve"> меры линейной плотности</w:t>
      </w:r>
      <w:del w:id="2" w:author="HP" w:date="2025-02-28T10:48:00Z">
        <w:r w:rsidR="00653D75" w:rsidDel="005F285E">
          <w:rPr>
            <w:rFonts w:ascii="Times New Roman" w:hAnsi="Times New Roman" w:cs="Times New Roman"/>
            <w:i w:val="0"/>
            <w:iCs w:val="0"/>
          </w:rPr>
          <w:delText xml:space="preserve"> </w:delText>
        </w:r>
      </w:del>
    </w:p>
    <w:p w:rsidR="00653D75" w:rsidRPr="005F285E" w:rsidRDefault="00653D75" w:rsidP="005F285E"/>
    <w:p w:rsidR="00394CAE" w:rsidRPr="004C7EC0" w:rsidRDefault="00394CAE" w:rsidP="005F285E">
      <w:pPr>
        <w:spacing w:before="60"/>
        <w:rPr>
          <w:sz w:val="22"/>
          <w:szCs w:val="22"/>
        </w:rPr>
      </w:pPr>
      <w:r w:rsidRPr="004C7EC0">
        <w:rPr>
          <w:sz w:val="22"/>
          <w:szCs w:val="22"/>
        </w:rPr>
        <w:t>Дата заполн</w:t>
      </w:r>
      <w:r w:rsidR="00D66570" w:rsidRPr="004C7EC0">
        <w:rPr>
          <w:sz w:val="22"/>
          <w:szCs w:val="22"/>
        </w:rPr>
        <w:t>ения листа «_____»___________202</w:t>
      </w:r>
      <w:r w:rsidRPr="004C7EC0">
        <w:rPr>
          <w:sz w:val="22"/>
          <w:szCs w:val="22"/>
        </w:rPr>
        <w:t>_ г.</w:t>
      </w:r>
    </w:p>
    <w:p w:rsidR="00223A25" w:rsidRDefault="00223A25" w:rsidP="005F285E">
      <w:pPr>
        <w:tabs>
          <w:tab w:val="left" w:leader="underscore" w:pos="10206"/>
        </w:tabs>
        <w:spacing w:before="60" w:line="22" w:lineRule="atLeast"/>
        <w:jc w:val="both"/>
        <w:rPr>
          <w:bCs/>
          <w:sz w:val="22"/>
        </w:rPr>
      </w:pPr>
      <w:r>
        <w:rPr>
          <w:bCs/>
          <w:sz w:val="22"/>
        </w:rPr>
        <w:t>Предприятие:</w:t>
      </w:r>
      <w:r>
        <w:rPr>
          <w:bCs/>
          <w:sz w:val="22"/>
        </w:rPr>
        <w:tab/>
      </w:r>
    </w:p>
    <w:p w:rsidR="00223A25" w:rsidRDefault="00223A25" w:rsidP="005F285E">
      <w:pPr>
        <w:tabs>
          <w:tab w:val="left" w:leader="underscore" w:pos="10206"/>
        </w:tabs>
        <w:spacing w:before="60" w:line="22" w:lineRule="atLeast"/>
        <w:ind w:right="-1"/>
        <w:jc w:val="both"/>
        <w:rPr>
          <w:bCs/>
          <w:sz w:val="22"/>
        </w:rPr>
      </w:pPr>
      <w:r>
        <w:rPr>
          <w:bCs/>
          <w:sz w:val="22"/>
        </w:rPr>
        <w:t>Ф.И.О., должность:</w:t>
      </w:r>
      <w:r>
        <w:rPr>
          <w:bCs/>
          <w:sz w:val="22"/>
        </w:rPr>
        <w:tab/>
      </w:r>
    </w:p>
    <w:p w:rsidR="00223A25" w:rsidRDefault="00223A25" w:rsidP="005F285E">
      <w:pPr>
        <w:tabs>
          <w:tab w:val="left" w:leader="underscore" w:pos="10206"/>
        </w:tabs>
        <w:spacing w:before="60" w:line="22" w:lineRule="atLeast"/>
        <w:jc w:val="both"/>
        <w:rPr>
          <w:bCs/>
          <w:sz w:val="22"/>
        </w:rPr>
      </w:pPr>
      <w:r>
        <w:rPr>
          <w:bCs/>
          <w:sz w:val="22"/>
        </w:rPr>
        <w:t>Адрес:</w:t>
      </w:r>
      <w:r>
        <w:rPr>
          <w:bCs/>
          <w:sz w:val="22"/>
        </w:rPr>
        <w:tab/>
      </w:r>
    </w:p>
    <w:p w:rsidR="006947B9" w:rsidRDefault="00223A25" w:rsidP="005F285E">
      <w:pPr>
        <w:spacing w:before="60" w:line="360" w:lineRule="auto"/>
        <w:rPr>
          <w:sz w:val="22"/>
          <w:szCs w:val="22"/>
        </w:rPr>
      </w:pPr>
      <w:r>
        <w:rPr>
          <w:bCs/>
          <w:sz w:val="22"/>
        </w:rPr>
        <w:t xml:space="preserve">Телефон: ____________________ </w:t>
      </w:r>
      <w:r w:rsidR="009A07BB">
        <w:rPr>
          <w:bCs/>
          <w:sz w:val="22"/>
          <w:lang w:val="en-US"/>
        </w:rPr>
        <w:t>_______________________________</w:t>
      </w:r>
      <w:r>
        <w:rPr>
          <w:bCs/>
          <w:sz w:val="22"/>
          <w:lang w:val="en-US"/>
        </w:rPr>
        <w:t>E</w:t>
      </w:r>
      <w:r>
        <w:rPr>
          <w:bCs/>
          <w:sz w:val="22"/>
        </w:rPr>
        <w:t>-</w:t>
      </w:r>
      <w:r>
        <w:rPr>
          <w:bCs/>
          <w:sz w:val="22"/>
          <w:lang w:val="en-US"/>
        </w:rPr>
        <w:t>mail</w:t>
      </w:r>
      <w:r>
        <w:rPr>
          <w:bCs/>
          <w:sz w:val="22"/>
        </w:rPr>
        <w:t>:__________________________</w:t>
      </w:r>
      <w:r w:rsidR="00604605">
        <w:rPr>
          <w:rFonts w:ascii="Arial" w:hAnsi="Arial"/>
          <w:b/>
          <w:sz w:val="40"/>
        </w:rPr>
        <w:t xml:space="preserve">                      </w:t>
      </w:r>
    </w:p>
    <w:p w:rsidR="003B5D85" w:rsidRPr="000C7357" w:rsidRDefault="003B5D85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Измеряемый материал: ___________________________________________</w:t>
      </w:r>
    </w:p>
    <w:p w:rsidR="003B5D85" w:rsidRPr="00D66570" w:rsidRDefault="003B5D85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</w:pPr>
      <w:r w:rsidRPr="000C7357">
        <w:rPr>
          <w:sz w:val="22"/>
          <w:szCs w:val="22"/>
        </w:rPr>
        <w:t>Оценка агрессивности материала</w:t>
      </w:r>
      <w:r w:rsidR="006947B9">
        <w:rPr>
          <w:sz w:val="22"/>
          <w:szCs w:val="22"/>
        </w:rPr>
        <w:t xml:space="preserve"> к металлу</w:t>
      </w:r>
      <w:r w:rsidRPr="000C7357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высокая,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 xml:space="preserve">средняя, </w:t>
      </w:r>
      <w:r>
        <w:rPr>
          <w:sz w:val="22"/>
          <w:szCs w:val="22"/>
        </w:rPr>
        <w:t xml:space="preserve">□ </w:t>
      </w:r>
      <w:r w:rsidRPr="000C7357">
        <w:rPr>
          <w:sz w:val="22"/>
          <w:szCs w:val="22"/>
        </w:rPr>
        <w:t>низкая</w:t>
      </w:r>
    </w:p>
    <w:p w:rsidR="001D6846" w:rsidRDefault="003B5D85" w:rsidP="005F285E">
      <w:pPr>
        <w:numPr>
          <w:ilvl w:val="0"/>
          <w:numId w:val="2"/>
        </w:numPr>
        <w:tabs>
          <w:tab w:val="left" w:pos="284"/>
        </w:tabs>
        <w:spacing w:before="60" w:line="22" w:lineRule="atLeast"/>
        <w:ind w:left="0" w:firstLine="0"/>
        <w:jc w:val="both"/>
        <w:rPr>
          <w:sz w:val="22"/>
          <w:szCs w:val="22"/>
        </w:rPr>
      </w:pPr>
      <w:r w:rsidRPr="0016362A">
        <w:rPr>
          <w:sz w:val="22"/>
          <w:szCs w:val="22"/>
        </w:rPr>
        <w:t>Характеристика влажности материала _______________________________</w:t>
      </w:r>
    </w:p>
    <w:p w:rsidR="005F5FDD" w:rsidRPr="005F285E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6947B9">
        <w:rPr>
          <w:sz w:val="22"/>
          <w:szCs w:val="22"/>
        </w:rPr>
        <w:t>Расход</w:t>
      </w:r>
      <w:r w:rsidR="009A07BB">
        <w:rPr>
          <w:sz w:val="22"/>
          <w:szCs w:val="22"/>
        </w:rPr>
        <w:t xml:space="preserve"> (производительность)</w:t>
      </w:r>
      <w:r w:rsidRPr="006947B9">
        <w:rPr>
          <w:sz w:val="22"/>
          <w:szCs w:val="22"/>
        </w:rPr>
        <w:t xml:space="preserve">: минимальный____ т/ч; </w:t>
      </w:r>
      <w:r w:rsidR="00797A50">
        <w:rPr>
          <w:sz w:val="22"/>
          <w:szCs w:val="22"/>
        </w:rPr>
        <w:t xml:space="preserve">номинальный ______т/ч; </w:t>
      </w:r>
      <w:r w:rsidRPr="006947B9">
        <w:rPr>
          <w:sz w:val="22"/>
          <w:szCs w:val="22"/>
        </w:rPr>
        <w:t>максимальный_____ т/ч</w:t>
      </w:r>
      <w:r w:rsidR="00CE7A05" w:rsidRPr="006947B9">
        <w:rPr>
          <w:sz w:val="22"/>
          <w:szCs w:val="22"/>
        </w:rPr>
        <w:t xml:space="preserve"> </w:t>
      </w:r>
    </w:p>
    <w:p w:rsidR="002A3714" w:rsidRPr="001D6846" w:rsidRDefault="002A3714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823F1D">
        <w:rPr>
          <w:sz w:val="22"/>
          <w:szCs w:val="22"/>
        </w:rPr>
        <w:t>Линейная плотность материала ____</w:t>
      </w:r>
      <w:r w:rsidR="00797A50">
        <w:rPr>
          <w:sz w:val="22"/>
          <w:szCs w:val="22"/>
        </w:rPr>
        <w:t>______________</w:t>
      </w:r>
      <w:r w:rsidRPr="00823F1D">
        <w:rPr>
          <w:sz w:val="22"/>
          <w:szCs w:val="22"/>
        </w:rPr>
        <w:t>_ кг/м</w:t>
      </w:r>
    </w:p>
    <w:p w:rsidR="00C27C0A" w:rsidRPr="006947B9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6947B9">
        <w:rPr>
          <w:sz w:val="22"/>
          <w:szCs w:val="22"/>
        </w:rPr>
        <w:t>Длина конвейера</w:t>
      </w:r>
      <w:r w:rsidR="00CE7A05" w:rsidRPr="006947B9">
        <w:rPr>
          <w:sz w:val="22"/>
          <w:szCs w:val="22"/>
        </w:rPr>
        <w:t xml:space="preserve"> </w:t>
      </w:r>
      <w:r w:rsidRPr="006947B9">
        <w:rPr>
          <w:sz w:val="22"/>
          <w:szCs w:val="22"/>
        </w:rPr>
        <w:t xml:space="preserve"> __</w:t>
      </w:r>
      <w:r w:rsidR="009A07BB">
        <w:rPr>
          <w:sz w:val="22"/>
          <w:szCs w:val="22"/>
        </w:rPr>
        <w:t>___</w:t>
      </w:r>
      <w:r w:rsidRPr="006947B9">
        <w:rPr>
          <w:sz w:val="22"/>
          <w:szCs w:val="22"/>
        </w:rPr>
        <w:t>__</w:t>
      </w:r>
      <w:r w:rsidR="00CE7A05" w:rsidRPr="006947B9">
        <w:rPr>
          <w:sz w:val="22"/>
          <w:szCs w:val="22"/>
        </w:rPr>
        <w:t xml:space="preserve"> м  </w:t>
      </w:r>
    </w:p>
    <w:p w:rsidR="005F5FDD" w:rsidRPr="009A07BB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>Ширина ленты</w:t>
      </w:r>
      <w:r w:rsidR="005F6F4D" w:rsidRPr="009A07BB">
        <w:rPr>
          <w:sz w:val="22"/>
          <w:szCs w:val="22"/>
        </w:rPr>
        <w:t xml:space="preserve"> </w:t>
      </w:r>
      <w:r w:rsidR="00D66570" w:rsidRPr="009A07BB">
        <w:rPr>
          <w:sz w:val="22"/>
          <w:szCs w:val="22"/>
        </w:rPr>
        <w:t xml:space="preserve"> </w:t>
      </w:r>
      <w:r w:rsidRPr="009A07BB">
        <w:rPr>
          <w:sz w:val="22"/>
          <w:szCs w:val="22"/>
        </w:rPr>
        <w:t>_______</w:t>
      </w:r>
      <w:r w:rsidR="00CE7A05" w:rsidRPr="009A07BB">
        <w:rPr>
          <w:sz w:val="22"/>
          <w:szCs w:val="22"/>
        </w:rPr>
        <w:t xml:space="preserve"> мм</w:t>
      </w:r>
    </w:p>
    <w:p w:rsidR="00C27C0A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0C7357">
        <w:rPr>
          <w:sz w:val="22"/>
          <w:szCs w:val="22"/>
        </w:rPr>
        <w:t>Скорость конвейера: минимальная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_______</w:t>
      </w:r>
      <w:r w:rsidR="00CE7A05">
        <w:rPr>
          <w:sz w:val="22"/>
          <w:szCs w:val="22"/>
        </w:rPr>
        <w:t>м/с,</w:t>
      </w:r>
      <w:r w:rsidR="00CE7A05" w:rsidRPr="000C7357">
        <w:rPr>
          <w:sz w:val="22"/>
          <w:szCs w:val="22"/>
        </w:rPr>
        <w:t xml:space="preserve"> </w:t>
      </w:r>
      <w:r w:rsidR="00CE7A05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максимальная</w:t>
      </w:r>
      <w:r w:rsidR="00D66570">
        <w:rPr>
          <w:sz w:val="22"/>
          <w:szCs w:val="22"/>
        </w:rPr>
        <w:t xml:space="preserve"> </w:t>
      </w:r>
      <w:r w:rsidRPr="000C7357">
        <w:rPr>
          <w:sz w:val="22"/>
          <w:szCs w:val="22"/>
        </w:rPr>
        <w:t>_______</w:t>
      </w:r>
      <w:r w:rsidR="00CE7A05">
        <w:rPr>
          <w:sz w:val="22"/>
          <w:szCs w:val="22"/>
        </w:rPr>
        <w:t xml:space="preserve"> м/с </w:t>
      </w:r>
    </w:p>
    <w:p w:rsidR="00C27C0A" w:rsidRPr="00C27C0A" w:rsidRDefault="00C27C0A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Количество</w:t>
      </w:r>
      <w:r w:rsidR="00797A50">
        <w:rPr>
          <w:sz w:val="22"/>
          <w:szCs w:val="22"/>
        </w:rPr>
        <w:t xml:space="preserve"> </w:t>
      </w:r>
      <w:r>
        <w:rPr>
          <w:sz w:val="22"/>
          <w:szCs w:val="22"/>
        </w:rPr>
        <w:t>измерительных рол</w:t>
      </w:r>
      <w:r w:rsidR="001D6846">
        <w:rPr>
          <w:sz w:val="22"/>
          <w:szCs w:val="22"/>
        </w:rPr>
        <w:t xml:space="preserve">икоопор </w:t>
      </w:r>
      <w:r w:rsidR="00797A50">
        <w:rPr>
          <w:sz w:val="22"/>
          <w:szCs w:val="22"/>
        </w:rPr>
        <w:t xml:space="preserve">весов </w:t>
      </w:r>
      <w:r>
        <w:rPr>
          <w:sz w:val="22"/>
          <w:szCs w:val="22"/>
        </w:rPr>
        <w:t>_____</w:t>
      </w:r>
      <w:r w:rsidR="00797A50">
        <w:rPr>
          <w:sz w:val="22"/>
          <w:szCs w:val="22"/>
        </w:rPr>
        <w:t xml:space="preserve"> шт</w:t>
      </w:r>
      <w:r>
        <w:rPr>
          <w:sz w:val="22"/>
          <w:szCs w:val="22"/>
        </w:rPr>
        <w:t xml:space="preserve">, </w:t>
      </w:r>
    </w:p>
    <w:p w:rsidR="009A07BB" w:rsidRPr="005F285E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CE7A05">
        <w:rPr>
          <w:sz w:val="22"/>
          <w:szCs w:val="22"/>
        </w:rPr>
        <w:t>Расстояние между роликоопорами</w:t>
      </w:r>
      <w:r w:rsidR="00B7205D" w:rsidRPr="00CE7A05">
        <w:rPr>
          <w:sz w:val="22"/>
          <w:szCs w:val="22"/>
        </w:rPr>
        <w:t xml:space="preserve"> </w:t>
      </w:r>
      <w:r w:rsidR="00797A50">
        <w:rPr>
          <w:sz w:val="22"/>
          <w:szCs w:val="22"/>
        </w:rPr>
        <w:t xml:space="preserve">конвейера </w:t>
      </w:r>
      <w:r w:rsidR="00B7205D" w:rsidRPr="00CE7A05">
        <w:rPr>
          <w:sz w:val="22"/>
          <w:szCs w:val="22"/>
        </w:rPr>
        <w:t xml:space="preserve"> </w:t>
      </w:r>
      <w:r w:rsidRPr="00CE7A05">
        <w:rPr>
          <w:sz w:val="22"/>
          <w:szCs w:val="22"/>
        </w:rPr>
        <w:t>_______</w:t>
      </w:r>
      <w:r w:rsidR="00CE7A05">
        <w:rPr>
          <w:sz w:val="22"/>
          <w:szCs w:val="22"/>
        </w:rPr>
        <w:t xml:space="preserve"> мм</w:t>
      </w:r>
    </w:p>
    <w:p w:rsidR="00C3799C" w:rsidRPr="000C7357" w:rsidRDefault="00C3799C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Тип роликоопоры</w:t>
      </w:r>
      <w:r w:rsidR="00CE7A05">
        <w:rPr>
          <w:sz w:val="22"/>
          <w:szCs w:val="22"/>
        </w:rPr>
        <w:t>:</w:t>
      </w:r>
      <w:r>
        <w:rPr>
          <w:sz w:val="22"/>
          <w:szCs w:val="22"/>
        </w:rPr>
        <w:t xml:space="preserve">  □ желобчатая</w:t>
      </w:r>
      <w:r w:rsidRPr="00C3799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U</w:t>
      </w:r>
      <w:r w:rsidRPr="00C3799C">
        <w:rPr>
          <w:sz w:val="22"/>
          <w:szCs w:val="22"/>
        </w:rPr>
        <w:t>-</w:t>
      </w:r>
      <w:r>
        <w:rPr>
          <w:sz w:val="22"/>
          <w:szCs w:val="22"/>
        </w:rPr>
        <w:t xml:space="preserve">образная,  □  желобчатая </w:t>
      </w:r>
      <w:r>
        <w:rPr>
          <w:sz w:val="22"/>
          <w:szCs w:val="22"/>
          <w:lang w:val="en-US"/>
        </w:rPr>
        <w:t>V</w:t>
      </w:r>
      <w:r w:rsidRPr="00C3799C">
        <w:rPr>
          <w:sz w:val="22"/>
          <w:szCs w:val="22"/>
        </w:rPr>
        <w:t>-</w:t>
      </w:r>
      <w:r>
        <w:rPr>
          <w:sz w:val="22"/>
          <w:szCs w:val="22"/>
        </w:rPr>
        <w:t>образная,</w:t>
      </w:r>
      <w:r w:rsidRPr="00C37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□  плоская, □  гирляндная </w:t>
      </w:r>
      <w:r>
        <w:rPr>
          <w:sz w:val="22"/>
          <w:szCs w:val="22"/>
        </w:rPr>
        <w:br/>
        <w:t xml:space="preserve">□ иная ________________________________________________________________________________ </w:t>
      </w:r>
    </w:p>
    <w:p w:rsidR="005F5FDD" w:rsidRDefault="005F5FDD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 w:rsidRPr="009A07BB">
        <w:rPr>
          <w:sz w:val="22"/>
          <w:szCs w:val="22"/>
        </w:rPr>
        <w:t xml:space="preserve">Угол наклона боковых роликов: </w:t>
      </w:r>
      <w:r w:rsidR="0016362A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□ </w:t>
      </w:r>
      <w:r w:rsidRPr="009A07BB">
        <w:rPr>
          <w:sz w:val="22"/>
          <w:szCs w:val="22"/>
        </w:rPr>
        <w:t>20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□ </w:t>
      </w:r>
      <w:r w:rsidRPr="009A07BB">
        <w:rPr>
          <w:sz w:val="22"/>
          <w:szCs w:val="22"/>
        </w:rPr>
        <w:t>3</w:t>
      </w:r>
      <w:r w:rsidR="002B1338" w:rsidRPr="009A07BB">
        <w:rPr>
          <w:sz w:val="22"/>
          <w:szCs w:val="22"/>
        </w:rPr>
        <w:t>0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>;</w:t>
      </w:r>
      <w:r w:rsidR="0016362A" w:rsidRPr="009A07BB">
        <w:rPr>
          <w:sz w:val="22"/>
          <w:szCs w:val="22"/>
        </w:rPr>
        <w:t xml:space="preserve"> </w:t>
      </w:r>
      <w:r w:rsidR="006947B9" w:rsidRPr="009A07BB">
        <w:rPr>
          <w:sz w:val="22"/>
          <w:szCs w:val="22"/>
        </w:rPr>
        <w:t>□ 35</w:t>
      </w:r>
      <w:r w:rsidR="006947B9" w:rsidRPr="009A07BB">
        <w:rPr>
          <w:sz w:val="22"/>
          <w:szCs w:val="22"/>
        </w:rPr>
        <w:sym w:font="Symbol" w:char="F0B0"/>
      </w:r>
      <w:r w:rsidR="006947B9" w:rsidRPr="009A07BB">
        <w:rPr>
          <w:sz w:val="22"/>
          <w:szCs w:val="22"/>
        </w:rPr>
        <w:t xml:space="preserve">; </w:t>
      </w:r>
      <w:r w:rsidR="0016362A" w:rsidRPr="009A07BB">
        <w:rPr>
          <w:sz w:val="22"/>
          <w:szCs w:val="22"/>
        </w:rPr>
        <w:t xml:space="preserve">□ </w:t>
      </w:r>
      <w:r w:rsidRPr="009A07BB">
        <w:rPr>
          <w:sz w:val="22"/>
          <w:szCs w:val="22"/>
        </w:rPr>
        <w:t>45</w:t>
      </w:r>
      <w:r w:rsidRPr="009A07BB">
        <w:rPr>
          <w:sz w:val="22"/>
          <w:szCs w:val="22"/>
        </w:rPr>
        <w:sym w:font="Symbol" w:char="F0B0"/>
      </w:r>
      <w:r w:rsidRPr="009A07BB">
        <w:rPr>
          <w:sz w:val="22"/>
          <w:szCs w:val="22"/>
        </w:rPr>
        <w:t xml:space="preserve">, </w:t>
      </w:r>
      <w:r w:rsidR="001D6846" w:rsidRPr="001D6846">
        <w:rPr>
          <w:sz w:val="22"/>
          <w:szCs w:val="22"/>
        </w:rPr>
        <w:t>□</w:t>
      </w:r>
      <w:r w:rsidR="001D6846">
        <w:rPr>
          <w:sz w:val="22"/>
          <w:szCs w:val="22"/>
        </w:rPr>
        <w:t xml:space="preserve"> </w:t>
      </w:r>
      <w:r w:rsidRPr="009A07BB">
        <w:rPr>
          <w:sz w:val="22"/>
          <w:szCs w:val="22"/>
        </w:rPr>
        <w:t>другой</w:t>
      </w:r>
      <w:r w:rsidR="00D66570" w:rsidRPr="009A07BB">
        <w:rPr>
          <w:sz w:val="22"/>
          <w:szCs w:val="22"/>
        </w:rPr>
        <w:t xml:space="preserve">, </w:t>
      </w:r>
      <w:r w:rsidRPr="009A07BB">
        <w:rPr>
          <w:sz w:val="22"/>
          <w:szCs w:val="22"/>
        </w:rPr>
        <w:t>___________</w:t>
      </w:r>
      <w:r w:rsidR="006947B9" w:rsidRPr="009A07BB">
        <w:rPr>
          <w:sz w:val="22"/>
          <w:szCs w:val="22"/>
        </w:rPr>
        <w:t>___</w:t>
      </w:r>
      <w:r w:rsidR="006947B9" w:rsidRPr="009A07BB">
        <w:rPr>
          <w:sz w:val="22"/>
          <w:szCs w:val="22"/>
        </w:rPr>
        <w:sym w:font="Symbol" w:char="F0B0"/>
      </w:r>
    </w:p>
    <w:p w:rsidR="00797A50" w:rsidRPr="00797A50" w:rsidRDefault="00797A50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Длина роликов _____ мм</w:t>
      </w:r>
    </w:p>
    <w:p w:rsidR="00C27C0A" w:rsidRDefault="00653D75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Запрашиваемая </w:t>
      </w:r>
      <w:r w:rsidR="00C27C0A">
        <w:rPr>
          <w:sz w:val="22"/>
          <w:szCs w:val="22"/>
        </w:rPr>
        <w:t>длина цепи _______ м</w:t>
      </w:r>
    </w:p>
    <w:p w:rsidR="00C27C0A" w:rsidRPr="009A07BB" w:rsidRDefault="00653D75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Запрашиваемая</w:t>
      </w:r>
      <w:r w:rsidR="00C27C0A">
        <w:rPr>
          <w:sz w:val="22"/>
          <w:szCs w:val="22"/>
        </w:rPr>
        <w:t xml:space="preserve"> линейная плотность цепи _______ кг/м</w:t>
      </w:r>
    </w:p>
    <w:p w:rsidR="00823F1D" w:rsidRDefault="00C27C0A" w:rsidP="005F285E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rPr>
          <w:sz w:val="22"/>
          <w:szCs w:val="22"/>
        </w:rPr>
      </w:pPr>
      <w:r>
        <w:rPr>
          <w:sz w:val="22"/>
          <w:szCs w:val="22"/>
        </w:rPr>
        <w:t>Тип меры линейной плотности</w:t>
      </w:r>
      <w:r w:rsidRPr="00C27C0A">
        <w:rPr>
          <w:sz w:val="22"/>
          <w:szCs w:val="22"/>
        </w:rPr>
        <w:t xml:space="preserve">: </w:t>
      </w:r>
      <w:r w:rsidR="00797A50">
        <w:rPr>
          <w:sz w:val="22"/>
          <w:szCs w:val="22"/>
        </w:rPr>
        <w:br/>
      </w:r>
      <w:r w:rsidRPr="00C27C0A">
        <w:rPr>
          <w:sz w:val="22"/>
          <w:szCs w:val="22"/>
        </w:rPr>
        <w:t xml:space="preserve">□ </w:t>
      </w:r>
      <w:r w:rsidR="00823F1D">
        <w:rPr>
          <w:sz w:val="22"/>
          <w:szCs w:val="22"/>
        </w:rPr>
        <w:t xml:space="preserve">роликовая цепь </w:t>
      </w:r>
      <w:r w:rsidR="00797A50">
        <w:rPr>
          <w:sz w:val="22"/>
          <w:szCs w:val="22"/>
        </w:rPr>
        <w:t>(одна точка измерения линейной плотности)</w:t>
      </w:r>
      <w:r w:rsidRPr="00C27C0A">
        <w:rPr>
          <w:sz w:val="22"/>
          <w:szCs w:val="22"/>
        </w:rPr>
        <w:t xml:space="preserve">; </w:t>
      </w:r>
      <w:r w:rsidR="00797A50">
        <w:rPr>
          <w:sz w:val="22"/>
          <w:szCs w:val="22"/>
        </w:rPr>
        <w:br/>
      </w:r>
      <w:r w:rsidRPr="00C27C0A">
        <w:rPr>
          <w:sz w:val="22"/>
          <w:szCs w:val="22"/>
        </w:rPr>
        <w:t xml:space="preserve">□ </w:t>
      </w:r>
      <w:r w:rsidR="00823F1D">
        <w:rPr>
          <w:sz w:val="22"/>
          <w:szCs w:val="22"/>
        </w:rPr>
        <w:t>тележк</w:t>
      </w:r>
      <w:r w:rsidR="00797A50">
        <w:rPr>
          <w:sz w:val="22"/>
          <w:szCs w:val="22"/>
        </w:rPr>
        <w:t>и</w:t>
      </w:r>
      <w:r w:rsidR="00823F1D">
        <w:rPr>
          <w:sz w:val="22"/>
          <w:szCs w:val="22"/>
        </w:rPr>
        <w:t xml:space="preserve"> с одним </w:t>
      </w:r>
      <w:r w:rsidR="00797A50">
        <w:rPr>
          <w:sz w:val="22"/>
          <w:szCs w:val="22"/>
        </w:rPr>
        <w:t>наборо</w:t>
      </w:r>
      <w:r w:rsidR="00847A58">
        <w:rPr>
          <w:sz w:val="22"/>
          <w:szCs w:val="22"/>
        </w:rPr>
        <w:t>м</w:t>
      </w:r>
      <w:r w:rsidR="00797A50">
        <w:rPr>
          <w:sz w:val="22"/>
          <w:szCs w:val="22"/>
        </w:rPr>
        <w:t xml:space="preserve"> дополнительных грузов (две точки измерения линейной плотности)</w:t>
      </w:r>
      <w:r w:rsidRPr="00C27C0A">
        <w:rPr>
          <w:sz w:val="22"/>
          <w:szCs w:val="22"/>
        </w:rPr>
        <w:t>;</w:t>
      </w:r>
      <w:r w:rsidR="00797A50">
        <w:rPr>
          <w:sz w:val="22"/>
          <w:szCs w:val="22"/>
        </w:rPr>
        <w:br/>
      </w:r>
      <w:r w:rsidRPr="00C27C0A">
        <w:rPr>
          <w:sz w:val="22"/>
          <w:szCs w:val="22"/>
        </w:rPr>
        <w:t xml:space="preserve">□ </w:t>
      </w:r>
      <w:r w:rsidR="00823F1D">
        <w:rPr>
          <w:sz w:val="22"/>
          <w:szCs w:val="22"/>
        </w:rPr>
        <w:t>тележк</w:t>
      </w:r>
      <w:r w:rsidR="00797A50">
        <w:rPr>
          <w:sz w:val="22"/>
          <w:szCs w:val="22"/>
        </w:rPr>
        <w:t>и</w:t>
      </w:r>
      <w:r w:rsidR="00823F1D">
        <w:rPr>
          <w:sz w:val="22"/>
          <w:szCs w:val="22"/>
        </w:rPr>
        <w:t xml:space="preserve"> с двумя </w:t>
      </w:r>
      <w:r w:rsidR="00797A50">
        <w:rPr>
          <w:sz w:val="22"/>
          <w:szCs w:val="22"/>
        </w:rPr>
        <w:t>наборами дополнительных грузов (две точки измерения линейной плотности).</w:t>
      </w:r>
    </w:p>
    <w:p w:rsidR="00D657F0" w:rsidRDefault="00D657F0" w:rsidP="007124C7">
      <w:pPr>
        <w:jc w:val="center"/>
        <w:rPr>
          <w:sz w:val="24"/>
        </w:rPr>
      </w:pPr>
    </w:p>
    <w:p w:rsidR="00223A25" w:rsidRDefault="00223A25" w:rsidP="00223A25">
      <w:pPr>
        <w:spacing w:line="22" w:lineRule="atLeast"/>
        <w:rPr>
          <w:bCs/>
          <w:sz w:val="22"/>
          <w:szCs w:val="22"/>
        </w:rPr>
      </w:pPr>
      <w:r w:rsidRPr="000C7357">
        <w:rPr>
          <w:bCs/>
          <w:sz w:val="22"/>
          <w:szCs w:val="22"/>
        </w:rPr>
        <w:t>Дополнительные требования ___________________________________________________________________</w:t>
      </w:r>
    </w:p>
    <w:p w:rsidR="00C3799C" w:rsidRPr="00356049" w:rsidRDefault="003B5D85" w:rsidP="00356049">
      <w:pPr>
        <w:spacing w:line="22" w:lineRule="atLeast"/>
        <w:rPr>
          <w:bCs/>
          <w:sz w:val="22"/>
          <w:szCs w:val="22"/>
        </w:rPr>
      </w:pPr>
      <w:r w:rsidRPr="000C7357">
        <w:rPr>
          <w:bCs/>
          <w:sz w:val="22"/>
          <w:szCs w:val="22"/>
        </w:rPr>
        <w:t>___________________________________________________________________</w:t>
      </w:r>
      <w:r>
        <w:rPr>
          <w:bCs/>
          <w:sz w:val="22"/>
          <w:szCs w:val="22"/>
        </w:rPr>
        <w:t>_________________________</w:t>
      </w:r>
    </w:p>
    <w:p w:rsidR="00653D75" w:rsidRDefault="00653D75" w:rsidP="00C3799C">
      <w:pPr>
        <w:tabs>
          <w:tab w:val="left" w:pos="142"/>
        </w:tabs>
        <w:rPr>
          <w:sz w:val="22"/>
          <w:szCs w:val="22"/>
        </w:rPr>
      </w:pPr>
    </w:p>
    <w:p w:rsidR="00C3799C" w:rsidRPr="000C7357" w:rsidRDefault="00C3799C" w:rsidP="00C3799C">
      <w:pPr>
        <w:tabs>
          <w:tab w:val="left" w:pos="142"/>
        </w:tabs>
        <w:rPr>
          <w:sz w:val="22"/>
          <w:szCs w:val="22"/>
        </w:rPr>
      </w:pPr>
      <w:r>
        <w:rPr>
          <w:sz w:val="22"/>
          <w:szCs w:val="22"/>
        </w:rPr>
        <w:t>При возможности – приложите к опросному листу несколько фотографий конвейера и ролик</w:t>
      </w:r>
      <w:r w:rsidR="0016362A">
        <w:rPr>
          <w:sz w:val="22"/>
          <w:szCs w:val="22"/>
        </w:rPr>
        <w:t>о</w:t>
      </w:r>
      <w:r>
        <w:rPr>
          <w:sz w:val="22"/>
          <w:szCs w:val="22"/>
        </w:rPr>
        <w:t>опор.</w:t>
      </w:r>
    </w:p>
    <w:p w:rsidR="00223A25" w:rsidRDefault="003D00C0" w:rsidP="00223A25">
      <w:pPr>
        <w:spacing w:line="228" w:lineRule="auto"/>
        <w:jc w:val="center"/>
      </w:pPr>
      <w:r>
        <w:rPr>
          <w:i/>
          <w:noProof/>
          <w:sz w:val="2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319405</wp:posOffset>
                </wp:positionV>
                <wp:extent cx="4981575" cy="273685"/>
                <wp:effectExtent l="3810" t="0" r="0" b="0"/>
                <wp:wrapNone/>
                <wp:docPr id="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8A5" w:rsidRDefault="004A48A5" w:rsidP="00223A2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26" type="#_x0000_t202" style="position:absolute;left:0;text-align:left;margin-left:59.55pt;margin-top:25.15pt;width:392.2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" stroked="f">
                <v:textbox>
                  <w:txbxContent>
                    <w:p w:rsidR="004A48A5" w:rsidRDefault="004A48A5" w:rsidP="00223A25">
                      <w:pPr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3A25" w:rsidSect="004A48A5">
      <w:headerReference w:type="default" r:id="rId12"/>
      <w:footerReference w:type="default" r:id="rId13"/>
      <w:pgSz w:w="11906" w:h="16838"/>
      <w:pgMar w:top="284" w:right="424" w:bottom="142" w:left="993" w:header="45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D8" w:rsidRDefault="001D1DD8" w:rsidP="00475012">
      <w:r>
        <w:separator/>
      </w:r>
    </w:p>
  </w:endnote>
  <w:endnote w:type="continuationSeparator" w:id="0">
    <w:p w:rsidR="001D1DD8" w:rsidRDefault="001D1DD8" w:rsidP="0047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75" w:rsidRPr="00C84B83" w:rsidRDefault="00653D75" w:rsidP="00653D75">
    <w:pPr>
      <w:jc w:val="right"/>
      <w:rPr>
        <w:sz w:val="14"/>
        <w:szCs w:val="14"/>
      </w:rPr>
    </w:pPr>
    <w:r w:rsidRPr="00C84B83">
      <w:rPr>
        <w:sz w:val="14"/>
        <w:szCs w:val="14"/>
      </w:rPr>
      <w:t xml:space="preserve">ОПРОСНЫЙ ЛИСТ </w:t>
    </w:r>
    <w:r>
      <w:rPr>
        <w:sz w:val="14"/>
        <w:szCs w:val="14"/>
      </w:rPr>
      <w:t>меры линейной плотности РЦ</w:t>
    </w:r>
    <w:r w:rsidRPr="00C84B83">
      <w:rPr>
        <w:sz w:val="14"/>
        <w:szCs w:val="14"/>
      </w:rPr>
      <w:t xml:space="preserve">   </w:t>
    </w:r>
    <w:ins w:id="3" w:author="HP" w:date="2025-02-28T10:48:00Z">
      <w:r w:rsidR="005F285E" w:rsidRPr="00C84B83">
        <w:rPr>
          <w:sz w:val="14"/>
          <w:szCs w:val="14"/>
          <w:lang w:val="en-US"/>
        </w:rPr>
        <w:t>Rev</w:t>
      </w:r>
      <w:r w:rsidR="005F285E" w:rsidRPr="00075716">
        <w:rPr>
          <w:sz w:val="14"/>
          <w:szCs w:val="14"/>
        </w:rPr>
        <w:t>2</w:t>
      </w:r>
    </w:ins>
    <w:r w:rsidRPr="00C84B83">
      <w:rPr>
        <w:sz w:val="14"/>
        <w:szCs w:val="14"/>
      </w:rPr>
      <w:t>-</w:t>
    </w:r>
    <w:ins w:id="4" w:author="HP" w:date="2025-02-28T10:48:00Z">
      <w:r w:rsidR="005F285E" w:rsidRPr="00C84B83">
        <w:rPr>
          <w:sz w:val="14"/>
          <w:szCs w:val="14"/>
        </w:rPr>
        <w:t>202</w:t>
      </w:r>
      <w:r w:rsidR="005F285E" w:rsidRPr="00075716">
        <w:rPr>
          <w:sz w:val="14"/>
          <w:szCs w:val="14"/>
        </w:rPr>
        <w:t>5</w:t>
      </w:r>
      <w:r w:rsidR="005F285E" w:rsidRPr="00C84B83">
        <w:rPr>
          <w:sz w:val="14"/>
          <w:szCs w:val="14"/>
        </w:rPr>
        <w:t xml:space="preserve">  </w:t>
      </w:r>
    </w:ins>
    <w:r w:rsidRPr="00C84B83">
      <w:rPr>
        <w:sz w:val="14"/>
        <w:szCs w:val="14"/>
      </w:rPr>
      <w:t xml:space="preserve">стр. </w:t>
    </w:r>
    <w:r w:rsidRPr="00C84B83">
      <w:rPr>
        <w:rStyle w:val="a9"/>
        <w:sz w:val="14"/>
        <w:szCs w:val="14"/>
      </w:rPr>
      <w:fldChar w:fldCharType="begin"/>
    </w:r>
    <w:r w:rsidRPr="00C84B83">
      <w:rPr>
        <w:rStyle w:val="a9"/>
        <w:sz w:val="14"/>
        <w:szCs w:val="14"/>
      </w:rPr>
      <w:instrText xml:space="preserve"> PAGE </w:instrText>
    </w:r>
    <w:r w:rsidRPr="00C84B83">
      <w:rPr>
        <w:rStyle w:val="a9"/>
        <w:sz w:val="14"/>
        <w:szCs w:val="14"/>
      </w:rPr>
      <w:fldChar w:fldCharType="separate"/>
    </w:r>
    <w:r w:rsidR="00EA0700">
      <w:rPr>
        <w:rStyle w:val="a9"/>
        <w:noProof/>
        <w:sz w:val="14"/>
        <w:szCs w:val="14"/>
      </w:rPr>
      <w:t>1</w:t>
    </w:r>
    <w:r w:rsidRPr="00C84B83">
      <w:rPr>
        <w:rStyle w:val="a9"/>
        <w:sz w:val="14"/>
        <w:szCs w:val="14"/>
      </w:rPr>
      <w:fldChar w:fldCharType="end"/>
    </w:r>
    <w:r w:rsidRPr="00C84B83">
      <w:rPr>
        <w:rStyle w:val="a9"/>
        <w:sz w:val="14"/>
        <w:szCs w:val="14"/>
      </w:rPr>
      <w:t xml:space="preserve"> из </w:t>
    </w:r>
    <w:r w:rsidRPr="00C84B83">
      <w:rPr>
        <w:rStyle w:val="a9"/>
        <w:sz w:val="14"/>
        <w:szCs w:val="14"/>
      </w:rPr>
      <w:fldChar w:fldCharType="begin"/>
    </w:r>
    <w:r w:rsidRPr="00C84B83">
      <w:rPr>
        <w:rStyle w:val="a9"/>
        <w:sz w:val="14"/>
        <w:szCs w:val="14"/>
      </w:rPr>
      <w:instrText xml:space="preserve"> NUMPAGES </w:instrText>
    </w:r>
    <w:r w:rsidRPr="00C84B83">
      <w:rPr>
        <w:rStyle w:val="a9"/>
        <w:sz w:val="14"/>
        <w:szCs w:val="14"/>
      </w:rPr>
      <w:fldChar w:fldCharType="separate"/>
    </w:r>
    <w:r w:rsidR="00EA0700">
      <w:rPr>
        <w:rStyle w:val="a9"/>
        <w:noProof/>
        <w:sz w:val="14"/>
        <w:szCs w:val="14"/>
      </w:rPr>
      <w:t>1</w:t>
    </w:r>
    <w:r w:rsidRPr="00C84B83">
      <w:rPr>
        <w:rStyle w:val="a9"/>
        <w:sz w:val="14"/>
        <w:szCs w:val="14"/>
      </w:rPr>
      <w:fldChar w:fldCharType="end"/>
    </w:r>
  </w:p>
  <w:p w:rsidR="00653D75" w:rsidRDefault="00653D75">
    <w:pPr>
      <w:pStyle w:val="a7"/>
    </w:pPr>
  </w:p>
  <w:p w:rsidR="00653D75" w:rsidRDefault="00653D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D8" w:rsidRDefault="001D1DD8" w:rsidP="00475012">
      <w:r>
        <w:separator/>
      </w:r>
    </w:p>
  </w:footnote>
  <w:footnote w:type="continuationSeparator" w:id="0">
    <w:p w:rsidR="001D1DD8" w:rsidRDefault="001D1DD8" w:rsidP="00475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A5" w:rsidRPr="00356049" w:rsidRDefault="004A48A5" w:rsidP="00356049">
    <w:pPr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4612F"/>
    <w:multiLevelType w:val="hybridMultilevel"/>
    <w:tmpl w:val="7BDE5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E820">
      <w:numFmt w:val="bullet"/>
      <w:lvlText w:val="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538E6"/>
    <w:multiLevelType w:val="hybridMultilevel"/>
    <w:tmpl w:val="3A3C8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DD"/>
    <w:rsid w:val="000360AA"/>
    <w:rsid w:val="00075716"/>
    <w:rsid w:val="00086017"/>
    <w:rsid w:val="000B3BD9"/>
    <w:rsid w:val="000C6FC6"/>
    <w:rsid w:val="000C7357"/>
    <w:rsid w:val="00111702"/>
    <w:rsid w:val="00124EC2"/>
    <w:rsid w:val="001507D8"/>
    <w:rsid w:val="0016362A"/>
    <w:rsid w:val="001C3D07"/>
    <w:rsid w:val="001D1DD8"/>
    <w:rsid w:val="001D6846"/>
    <w:rsid w:val="001E1518"/>
    <w:rsid w:val="002144B0"/>
    <w:rsid w:val="00223A25"/>
    <w:rsid w:val="002527C5"/>
    <w:rsid w:val="00275197"/>
    <w:rsid w:val="00280FA4"/>
    <w:rsid w:val="002874EA"/>
    <w:rsid w:val="002A3714"/>
    <w:rsid w:val="002B1338"/>
    <w:rsid w:val="00352BDE"/>
    <w:rsid w:val="00356049"/>
    <w:rsid w:val="0037320B"/>
    <w:rsid w:val="00376E1A"/>
    <w:rsid w:val="00394CAE"/>
    <w:rsid w:val="00397200"/>
    <w:rsid w:val="003A5E06"/>
    <w:rsid w:val="003B5D85"/>
    <w:rsid w:val="003D00C0"/>
    <w:rsid w:val="00403012"/>
    <w:rsid w:val="0041328F"/>
    <w:rsid w:val="00441882"/>
    <w:rsid w:val="00475012"/>
    <w:rsid w:val="004A10F3"/>
    <w:rsid w:val="004A48A5"/>
    <w:rsid w:val="004B6F62"/>
    <w:rsid w:val="004C7EC0"/>
    <w:rsid w:val="005B0EBD"/>
    <w:rsid w:val="005C0D4D"/>
    <w:rsid w:val="005D622C"/>
    <w:rsid w:val="005F285E"/>
    <w:rsid w:val="005F5FDD"/>
    <w:rsid w:val="005F6F4D"/>
    <w:rsid w:val="00604605"/>
    <w:rsid w:val="00627128"/>
    <w:rsid w:val="0063074E"/>
    <w:rsid w:val="00653D75"/>
    <w:rsid w:val="00680D10"/>
    <w:rsid w:val="0068182A"/>
    <w:rsid w:val="006947B9"/>
    <w:rsid w:val="00696397"/>
    <w:rsid w:val="006D611D"/>
    <w:rsid w:val="007124C7"/>
    <w:rsid w:val="007169E1"/>
    <w:rsid w:val="00751C10"/>
    <w:rsid w:val="007552B7"/>
    <w:rsid w:val="00797A50"/>
    <w:rsid w:val="008046A3"/>
    <w:rsid w:val="00823F1D"/>
    <w:rsid w:val="00826B80"/>
    <w:rsid w:val="00847A58"/>
    <w:rsid w:val="008519B0"/>
    <w:rsid w:val="009526DC"/>
    <w:rsid w:val="00974E6D"/>
    <w:rsid w:val="00983A28"/>
    <w:rsid w:val="00985E82"/>
    <w:rsid w:val="009A07BB"/>
    <w:rsid w:val="009F5B1A"/>
    <w:rsid w:val="00A52149"/>
    <w:rsid w:val="00A679FA"/>
    <w:rsid w:val="00B112D1"/>
    <w:rsid w:val="00B7205D"/>
    <w:rsid w:val="00C27C0A"/>
    <w:rsid w:val="00C3799C"/>
    <w:rsid w:val="00CD2CA9"/>
    <w:rsid w:val="00CD39ED"/>
    <w:rsid w:val="00CE7A05"/>
    <w:rsid w:val="00D657F0"/>
    <w:rsid w:val="00D65E6B"/>
    <w:rsid w:val="00D66570"/>
    <w:rsid w:val="00D950F7"/>
    <w:rsid w:val="00DB22AB"/>
    <w:rsid w:val="00DB7AC9"/>
    <w:rsid w:val="00DC3B42"/>
    <w:rsid w:val="00E26CAD"/>
    <w:rsid w:val="00EA0700"/>
    <w:rsid w:val="00EA46D8"/>
    <w:rsid w:val="00EB0223"/>
    <w:rsid w:val="00EB5EC3"/>
    <w:rsid w:val="00EF24A8"/>
    <w:rsid w:val="00F32793"/>
    <w:rsid w:val="00F404B3"/>
    <w:rsid w:val="00F61612"/>
    <w:rsid w:val="00F938B6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FDD"/>
  </w:style>
  <w:style w:type="paragraph" w:styleId="1">
    <w:name w:val="heading 1"/>
    <w:basedOn w:val="a"/>
    <w:next w:val="a"/>
    <w:qFormat/>
    <w:rsid w:val="005F5FDD"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rsid w:val="00223A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D622C"/>
    <w:rPr>
      <w:rFonts w:ascii="Tahoma" w:hAnsi="Tahoma" w:cs="Tahoma"/>
      <w:sz w:val="16"/>
      <w:szCs w:val="16"/>
    </w:rPr>
  </w:style>
  <w:style w:type="character" w:styleId="a4">
    <w:name w:val="Hyperlink"/>
    <w:rsid w:val="00223A25"/>
    <w:rPr>
      <w:color w:val="0000FF"/>
      <w:u w:val="single"/>
    </w:rPr>
  </w:style>
  <w:style w:type="paragraph" w:customStyle="1" w:styleId="Normal">
    <w:name w:val="Normal"/>
    <w:rsid w:val="00223A25"/>
    <w:rPr>
      <w:rFonts w:ascii="Arial" w:hAnsi="Arial"/>
      <w:snapToGrid w:val="0"/>
      <w:sz w:val="24"/>
    </w:rPr>
  </w:style>
  <w:style w:type="paragraph" w:styleId="a5">
    <w:name w:val="header"/>
    <w:basedOn w:val="a"/>
    <w:link w:val="a6"/>
    <w:rsid w:val="00475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5012"/>
  </w:style>
  <w:style w:type="paragraph" w:styleId="a7">
    <w:name w:val="footer"/>
    <w:basedOn w:val="a"/>
    <w:link w:val="a8"/>
    <w:uiPriority w:val="99"/>
    <w:rsid w:val="00475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012"/>
  </w:style>
  <w:style w:type="character" w:styleId="a9">
    <w:name w:val="page number"/>
    <w:rsid w:val="00356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FDD"/>
  </w:style>
  <w:style w:type="paragraph" w:styleId="1">
    <w:name w:val="heading 1"/>
    <w:basedOn w:val="a"/>
    <w:next w:val="a"/>
    <w:qFormat/>
    <w:rsid w:val="005F5FDD"/>
    <w:pPr>
      <w:keepNext/>
      <w:framePr w:w="9197" w:h="2009" w:hSpace="180" w:wrap="around" w:vAnchor="text" w:hAnchor="page" w:x="1878" w:y="-579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rsid w:val="00223A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D622C"/>
    <w:rPr>
      <w:rFonts w:ascii="Tahoma" w:hAnsi="Tahoma" w:cs="Tahoma"/>
      <w:sz w:val="16"/>
      <w:szCs w:val="16"/>
    </w:rPr>
  </w:style>
  <w:style w:type="character" w:styleId="a4">
    <w:name w:val="Hyperlink"/>
    <w:rsid w:val="00223A25"/>
    <w:rPr>
      <w:color w:val="0000FF"/>
      <w:u w:val="single"/>
    </w:rPr>
  </w:style>
  <w:style w:type="paragraph" w:customStyle="1" w:styleId="Normal">
    <w:name w:val="Normal"/>
    <w:rsid w:val="00223A25"/>
    <w:rPr>
      <w:rFonts w:ascii="Arial" w:hAnsi="Arial"/>
      <w:snapToGrid w:val="0"/>
      <w:sz w:val="24"/>
    </w:rPr>
  </w:style>
  <w:style w:type="paragraph" w:styleId="a5">
    <w:name w:val="header"/>
    <w:basedOn w:val="a"/>
    <w:link w:val="a6"/>
    <w:rsid w:val="00475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5012"/>
  </w:style>
  <w:style w:type="paragraph" w:styleId="a7">
    <w:name w:val="footer"/>
    <w:basedOn w:val="a"/>
    <w:link w:val="a8"/>
    <w:uiPriority w:val="99"/>
    <w:rsid w:val="00475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012"/>
  </w:style>
  <w:style w:type="character" w:styleId="a9">
    <w:name w:val="page number"/>
    <w:rsid w:val="00356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es-co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5A786-5F06-43E6-A67C-1E91BFAA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SPecialiST RePack</Company>
  <LinksUpToDate>false</LinksUpToDate>
  <CharactersWithSpaces>2032</CharactersWithSpaces>
  <SharedDoc>false</SharedDoc>
  <HLinks>
    <vt:vector size="6" baseType="variant">
      <vt:variant>
        <vt:i4>3014710</vt:i4>
      </vt:variant>
      <vt:variant>
        <vt:i4>0</vt:i4>
      </vt:variant>
      <vt:variant>
        <vt:i4>0</vt:i4>
      </vt:variant>
      <vt:variant>
        <vt:i4>5</vt:i4>
      </vt:variant>
      <vt:variant>
        <vt:lpwstr>http://www.ves-com.com/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NOP</dc:creator>
  <cp:lastModifiedBy>1</cp:lastModifiedBy>
  <cp:revision>4</cp:revision>
  <cp:lastPrinted>2025-06-05T05:33:00Z</cp:lastPrinted>
  <dcterms:created xsi:type="dcterms:W3CDTF">2025-06-05T05:33:00Z</dcterms:created>
  <dcterms:modified xsi:type="dcterms:W3CDTF">2025-06-05T05:33:00Z</dcterms:modified>
</cp:coreProperties>
</file>